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5672E" w14:textId="56E443BB" w:rsidR="00FA1AA1" w:rsidRPr="00D01FDB" w:rsidRDefault="00D27DC6" w:rsidP="00FA1AA1">
      <w:pPr>
        <w:pStyle w:val="Zkladntext2"/>
        <w:tabs>
          <w:tab w:val="left" w:pos="4678"/>
        </w:tabs>
        <w:suppressAutoHyphens/>
        <w:spacing w:after="240" w:line="240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</w:rPr>
        <w:t xml:space="preserve">Příloha č. </w:t>
      </w:r>
      <w:ins w:id="0" w:author="Autor">
        <w:r w:rsidR="00293C68">
          <w:rPr>
            <w:rFonts w:asciiTheme="minorHAnsi" w:hAnsiTheme="minorHAnsi" w:cstheme="minorHAnsi"/>
            <w:b/>
          </w:rPr>
          <w:t>5</w:t>
        </w:r>
      </w:ins>
      <w:del w:id="1" w:author="Autor">
        <w:r w:rsidR="005D0839" w:rsidDel="00293C68">
          <w:rPr>
            <w:rFonts w:asciiTheme="minorHAnsi" w:hAnsiTheme="minorHAnsi" w:cstheme="minorHAnsi"/>
            <w:b/>
          </w:rPr>
          <w:delText>6</w:delText>
        </w:r>
      </w:del>
      <w:r w:rsidR="00FA1AA1">
        <w:rPr>
          <w:rFonts w:asciiTheme="minorHAnsi" w:hAnsiTheme="minorHAnsi" w:cstheme="minorHAnsi"/>
          <w:b/>
        </w:rPr>
        <w:t xml:space="preserve"> </w:t>
      </w:r>
      <w:r w:rsidR="00321AF6">
        <w:rPr>
          <w:rFonts w:asciiTheme="minorHAnsi" w:hAnsiTheme="minorHAnsi" w:cstheme="minorHAnsi"/>
          <w:b/>
          <w:szCs w:val="22"/>
        </w:rPr>
        <w:t>S</w:t>
      </w:r>
      <w:r w:rsidR="00396F00">
        <w:rPr>
          <w:rFonts w:asciiTheme="minorHAnsi" w:hAnsiTheme="minorHAnsi" w:cstheme="minorHAnsi"/>
          <w:b/>
          <w:szCs w:val="22"/>
        </w:rPr>
        <w:t>mlouvy</w:t>
      </w:r>
    </w:p>
    <w:p w14:paraId="6E543683" w14:textId="7136336A" w:rsidR="00FA1AA1" w:rsidRDefault="00F73526" w:rsidP="00D27DC6">
      <w:pPr>
        <w:pStyle w:val="Zkladntext2"/>
        <w:tabs>
          <w:tab w:val="left" w:pos="4678"/>
        </w:tabs>
        <w:suppressAutoHyphens/>
        <w:spacing w:before="240" w:after="720" w:line="240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Poddodavatelé</w:t>
      </w:r>
    </w:p>
    <w:p w14:paraId="6214064F" w14:textId="10EF691F" w:rsidR="009B1705" w:rsidRPr="00F73526" w:rsidRDefault="00DB00A7" w:rsidP="00F73526">
      <w:pPr>
        <w:pStyle w:val="Zkladntext2"/>
        <w:tabs>
          <w:tab w:val="left" w:pos="4678"/>
        </w:tabs>
        <w:suppressAutoHyphens/>
        <w:spacing w:before="480" w:after="240" w:line="240" w:lineRule="auto"/>
        <w:jc w:val="center"/>
        <w:rPr>
          <w:snapToGrid w:val="0"/>
          <w:highlight w:val="cyan"/>
        </w:rPr>
      </w:pPr>
      <w:r>
        <w:rPr>
          <w:rFonts w:cstheme="minorHAnsi"/>
          <w:bCs/>
          <w:highlight w:val="cyan"/>
        </w:rPr>
        <w:t>Bude doplněno před uzavřením Smlouvy dle nabídky vybraného dodavatele. Doplněn</w:t>
      </w:r>
      <w:r w:rsidR="004F2C3D">
        <w:rPr>
          <w:rFonts w:cstheme="minorHAnsi"/>
          <w:bCs/>
          <w:highlight w:val="cyan"/>
        </w:rPr>
        <w:t>a</w:t>
      </w:r>
      <w:r>
        <w:rPr>
          <w:rFonts w:cstheme="minorHAnsi"/>
          <w:bCs/>
          <w:highlight w:val="cyan"/>
        </w:rPr>
        <w:t xml:space="preserve"> bude </w:t>
      </w:r>
      <w:r w:rsidR="004F2C3D">
        <w:rPr>
          <w:rFonts w:cstheme="minorHAnsi"/>
          <w:bCs/>
          <w:highlight w:val="cyan"/>
        </w:rPr>
        <w:t xml:space="preserve">identifikace </w:t>
      </w:r>
      <w:r>
        <w:rPr>
          <w:rFonts w:cstheme="minorHAnsi"/>
          <w:bCs/>
          <w:highlight w:val="cyan"/>
        </w:rPr>
        <w:t xml:space="preserve">vybraným dodavatelem </w:t>
      </w:r>
      <w:r w:rsidR="004F2C3D">
        <w:rPr>
          <w:rFonts w:cstheme="minorHAnsi"/>
          <w:bCs/>
          <w:highlight w:val="cyan"/>
        </w:rPr>
        <w:t>v nabídce uvedeného poddodavatele</w:t>
      </w:r>
      <w:r>
        <w:rPr>
          <w:snapToGrid w:val="0"/>
          <w:highlight w:val="cyan"/>
        </w:rPr>
        <w:t>, nebo čestné prohlášení o tom, že vybranému dodavateli nejsou známi poddodavatelé, jež se budou podílet na plnění veřejné zakázky. Podrobnosti stanoví Dokumentace zadávacího řízení.</w:t>
      </w:r>
    </w:p>
    <w:sectPr w:rsidR="009B1705" w:rsidRPr="00F73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5D13C" w14:textId="77777777" w:rsidR="00B6406E" w:rsidRDefault="00B6406E" w:rsidP="005468E1">
      <w:pPr>
        <w:spacing w:after="0" w:line="240" w:lineRule="auto"/>
      </w:pPr>
      <w:r>
        <w:separator/>
      </w:r>
    </w:p>
  </w:endnote>
  <w:endnote w:type="continuationSeparator" w:id="0">
    <w:p w14:paraId="309859F2" w14:textId="77777777" w:rsidR="00B6406E" w:rsidRDefault="00B6406E" w:rsidP="00546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7132C" w14:textId="77777777" w:rsidR="00B6406E" w:rsidRDefault="00B6406E" w:rsidP="005468E1">
      <w:pPr>
        <w:spacing w:after="0" w:line="240" w:lineRule="auto"/>
      </w:pPr>
      <w:r>
        <w:separator/>
      </w:r>
    </w:p>
  </w:footnote>
  <w:footnote w:type="continuationSeparator" w:id="0">
    <w:p w14:paraId="2B9BE497" w14:textId="77777777" w:rsidR="00B6406E" w:rsidRDefault="00B6406E" w:rsidP="005468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AA1"/>
    <w:rsid w:val="0002198B"/>
    <w:rsid w:val="00030D4C"/>
    <w:rsid w:val="00057A9B"/>
    <w:rsid w:val="000D00BD"/>
    <w:rsid w:val="000D3CF0"/>
    <w:rsid w:val="000E4CF1"/>
    <w:rsid w:val="000F6742"/>
    <w:rsid w:val="0015284B"/>
    <w:rsid w:val="001D2991"/>
    <w:rsid w:val="0021729F"/>
    <w:rsid w:val="002763C1"/>
    <w:rsid w:val="00293C68"/>
    <w:rsid w:val="00321AF6"/>
    <w:rsid w:val="00396F00"/>
    <w:rsid w:val="00402321"/>
    <w:rsid w:val="004F2C3D"/>
    <w:rsid w:val="00535540"/>
    <w:rsid w:val="005468E1"/>
    <w:rsid w:val="00555513"/>
    <w:rsid w:val="00567060"/>
    <w:rsid w:val="005D0839"/>
    <w:rsid w:val="006C150B"/>
    <w:rsid w:val="006D7B4C"/>
    <w:rsid w:val="00780951"/>
    <w:rsid w:val="007F2470"/>
    <w:rsid w:val="008F0AC7"/>
    <w:rsid w:val="009042E1"/>
    <w:rsid w:val="009B1705"/>
    <w:rsid w:val="009B32FA"/>
    <w:rsid w:val="009C3410"/>
    <w:rsid w:val="009E3508"/>
    <w:rsid w:val="00AD3ED1"/>
    <w:rsid w:val="00B47B6C"/>
    <w:rsid w:val="00B6406E"/>
    <w:rsid w:val="00BB5553"/>
    <w:rsid w:val="00BF1392"/>
    <w:rsid w:val="00C94E5B"/>
    <w:rsid w:val="00D100E8"/>
    <w:rsid w:val="00D12464"/>
    <w:rsid w:val="00D27DC6"/>
    <w:rsid w:val="00DB00A7"/>
    <w:rsid w:val="00E75E60"/>
    <w:rsid w:val="00F519D2"/>
    <w:rsid w:val="00F73526"/>
    <w:rsid w:val="00FA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E7F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FA1AA1"/>
    <w:pPr>
      <w:spacing w:after="120" w:line="480" w:lineRule="auto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FA1AA1"/>
    <w:rPr>
      <w:rFonts w:ascii="Calibri" w:eastAsia="Times New Roman" w:hAnsi="Calibri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8E1"/>
  </w:style>
  <w:style w:type="paragraph" w:styleId="Zpat">
    <w:name w:val="footer"/>
    <w:basedOn w:val="Normln"/>
    <w:link w:val="ZpatChar"/>
    <w:uiPriority w:val="99"/>
    <w:unhideWhenUsed/>
    <w:rsid w:val="00546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8E1"/>
  </w:style>
  <w:style w:type="paragraph" w:styleId="Revize">
    <w:name w:val="Revision"/>
    <w:hidden/>
    <w:uiPriority w:val="99"/>
    <w:semiHidden/>
    <w:rsid w:val="00293C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2025-04-08T06:20:00Z</dcterms:created>
  <dcterms:modified xsi:type="dcterms:W3CDTF">2025-04-08T06:20:00Z</dcterms:modified>
</cp:coreProperties>
</file>